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DC292C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rPrChange w:id="0" w:author="User" w:date="2019-08-09T16:35:00Z">
                  <w:rPr>
                    <w:rFonts w:ascii="Times New Roman" w:hAnsi="Times New Roman" w:cs="Times New Roman"/>
                  </w:rPr>
                </w:rPrChange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Denumirea ofertei:</w:t>
            </w:r>
            <w:ins w:id="1" w:author="User" w:date="2019-08-09T16:35:00Z">
              <w:r w:rsidR="00DC292C">
                <w:rPr>
                  <w:rFonts w:ascii="Times New Roman" w:hAnsi="Times New Roman" w:cs="Times New Roman"/>
                  <w:b/>
                  <w:bCs/>
                </w:rPr>
                <w:t xml:space="preserve"> </w:t>
              </w:r>
            </w:ins>
            <w:ins w:id="2" w:author="User" w:date="2019-07-18T18:16:00Z">
              <w:r w:rsidR="00E70445" w:rsidRPr="00DC292C">
                <w:rPr>
                  <w:rFonts w:ascii="Times New Roman" w:hAnsi="Times New Roman" w:cs="Times New Roman"/>
                  <w:b/>
                  <w:bCs/>
                </w:rPr>
                <w:t xml:space="preserve">servicii </w:t>
              </w:r>
            </w:ins>
            <w:ins w:id="3" w:author="User" w:date="2019-07-18T22:29:00Z">
              <w:r w:rsidR="009F3BC1" w:rsidRPr="00DC292C">
                <w:rPr>
                  <w:rFonts w:ascii="Times New Roman" w:hAnsi="Times New Roman" w:cs="Times New Roman"/>
                  <w:b/>
                  <w:bCs/>
                  <w:rPrChange w:id="4" w:author="User" w:date="2019-08-09T16:35:00Z">
                    <w:rPr>
                      <w:rFonts w:ascii="Times New Roman" w:hAnsi="Times New Roman" w:cs="Times New Roman"/>
                      <w:b/>
                      <w:bCs/>
                    </w:rPr>
                  </w:rPrChange>
                </w:rPr>
                <w:t xml:space="preserve">furnizare </w:t>
              </w:r>
            </w:ins>
            <w:ins w:id="5" w:author="User" w:date="2019-08-09T16:35:00Z">
              <w:r w:rsidR="00DC292C" w:rsidRPr="00DC292C">
                <w:rPr>
                  <w:rFonts w:ascii="Times New Roman" w:hAnsi="Times New Roman" w:cs="Times New Roman"/>
                  <w:b/>
                  <w:bCs/>
                  <w:rPrChange w:id="6" w:author="User" w:date="2019-08-09T16:35:00Z">
                    <w:rPr>
                      <w:rFonts w:ascii="Times New Roman" w:hAnsi="Times New Roman" w:cs="Times New Roman"/>
                      <w:b/>
                      <w:bCs/>
                    </w:rPr>
                  </w:rPrChange>
                </w:rPr>
                <w:t>echipamente IT si software</w:t>
              </w:r>
            </w:ins>
          </w:p>
          <w:p w:rsidR="000729E7" w:rsidRPr="001A3932" w:rsidRDefault="000729E7" w:rsidP="00E704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C292C">
              <w:rPr>
                <w:rFonts w:ascii="Times New Roman" w:hAnsi="Times New Roman" w:cs="Times New Roman"/>
                <w:b/>
                <w:bCs/>
                <w:rPrChange w:id="7" w:author="User" w:date="2019-08-09T16:35:00Z">
                  <w:rPr>
                    <w:rFonts w:ascii="Times New Roman" w:hAnsi="Times New Roman" w:cs="Times New Roman"/>
                    <w:b/>
                    <w:bCs/>
                  </w:rPr>
                </w:rPrChange>
              </w:rPr>
              <w:t xml:space="preserve">Număr referință:  </w:t>
            </w:r>
            <w:ins w:id="8" w:author="User" w:date="2019-07-18T18:16:00Z">
              <w:r w:rsidR="00E70445" w:rsidRPr="00DC292C">
                <w:rPr>
                  <w:rFonts w:ascii="Times New Roman" w:hAnsi="Times New Roman" w:cs="Times New Roman"/>
                  <w:b/>
                  <w:bCs/>
                  <w:rPrChange w:id="9" w:author="User" w:date="2019-08-09T16:35:00Z">
                    <w:rPr>
                      <w:rFonts w:ascii="Times New Roman" w:hAnsi="Times New Roman" w:cs="Times New Roman"/>
                      <w:b/>
                      <w:bCs/>
                    </w:rPr>
                  </w:rPrChange>
                </w:rPr>
                <w:t xml:space="preserve">  RORS248/MOL/TD</w:t>
              </w:r>
            </w:ins>
            <w:ins w:id="10" w:author="User" w:date="2019-08-09T16:35:00Z">
              <w:r w:rsidR="00DC292C" w:rsidRPr="00DC292C">
                <w:rPr>
                  <w:rFonts w:ascii="Times New Roman" w:hAnsi="Times New Roman" w:cs="Times New Roman"/>
                  <w:b/>
                  <w:bCs/>
                  <w:rPrChange w:id="11" w:author="User" w:date="2019-08-09T16:35:00Z">
                    <w:rPr>
                      <w:rFonts w:ascii="Times New Roman" w:hAnsi="Times New Roman" w:cs="Times New Roman"/>
                      <w:b/>
                      <w:bCs/>
                    </w:rPr>
                  </w:rPrChange>
                </w:rPr>
                <w:t>3</w:t>
              </w:r>
            </w:ins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</w:rPr>
        <w:t>suma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EUR / </w:t>
      </w:r>
      <w:r w:rsidR="008220A2" w:rsidRPr="008220A2">
        <w:rPr>
          <w:rFonts w:ascii="Times New Roman" w:hAnsi="Times New Roman" w:cs="Times New Roman"/>
          <w:sz w:val="24"/>
          <w:szCs w:val="24"/>
          <w:highlight w:val="yellow"/>
        </w:rPr>
        <w:t>RON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B5F" w:rsidRDefault="004F6B5F" w:rsidP="00537BE2">
      <w:pPr>
        <w:spacing w:after="0" w:line="240" w:lineRule="auto"/>
      </w:pPr>
      <w:r>
        <w:separator/>
      </w:r>
    </w:p>
  </w:endnote>
  <w:endnote w:type="continuationSeparator" w:id="1">
    <w:p w:rsidR="004F6B5F" w:rsidRDefault="004F6B5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Subsol"/>
      <w:jc w:val="right"/>
    </w:pPr>
    <w:r>
      <w:t xml:space="preserve">Pagina </w:t>
    </w:r>
    <w:r w:rsidR="001E6666">
      <w:fldChar w:fldCharType="begin"/>
    </w:r>
    <w:r>
      <w:instrText xml:space="preserve"> PAGE </w:instrText>
    </w:r>
    <w:r w:rsidR="001E6666">
      <w:fldChar w:fldCharType="separate"/>
    </w:r>
    <w:r w:rsidR="00DC292C">
      <w:rPr>
        <w:noProof/>
      </w:rPr>
      <w:t>1</w:t>
    </w:r>
    <w:r w:rsidR="001E6666">
      <w:fldChar w:fldCharType="end"/>
    </w:r>
    <w:r>
      <w:t xml:space="preserve"> din </w:t>
    </w:r>
    <w:r w:rsidR="001E6666">
      <w:fldChar w:fldCharType="begin"/>
    </w:r>
    <w:r>
      <w:instrText xml:space="preserve"> NUMPAGES  </w:instrText>
    </w:r>
    <w:r w:rsidR="001E6666">
      <w:fldChar w:fldCharType="separate"/>
    </w:r>
    <w:r w:rsidR="00DC292C">
      <w:rPr>
        <w:noProof/>
      </w:rPr>
      <w:t>1</w:t>
    </w:r>
    <w:r w:rsidR="001E6666">
      <w:fldChar w:fldCharType="end"/>
    </w:r>
  </w:p>
  <w:p w:rsidR="000729E7" w:rsidRDefault="000729E7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B5F" w:rsidRDefault="004F6B5F" w:rsidP="00537BE2">
      <w:pPr>
        <w:spacing w:after="0" w:line="240" w:lineRule="auto"/>
      </w:pPr>
      <w:r>
        <w:separator/>
      </w:r>
    </w:p>
  </w:footnote>
  <w:footnote w:type="continuationSeparator" w:id="1">
    <w:p w:rsidR="004F6B5F" w:rsidRDefault="004F6B5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1E6666"/>
    <w:rsid w:val="002E7A90"/>
    <w:rsid w:val="00332163"/>
    <w:rsid w:val="00337FFA"/>
    <w:rsid w:val="0038442F"/>
    <w:rsid w:val="004925CE"/>
    <w:rsid w:val="0049699B"/>
    <w:rsid w:val="004C17BF"/>
    <w:rsid w:val="004F0889"/>
    <w:rsid w:val="004F6B5F"/>
    <w:rsid w:val="00537BE2"/>
    <w:rsid w:val="005555EF"/>
    <w:rsid w:val="00555F00"/>
    <w:rsid w:val="005C42D1"/>
    <w:rsid w:val="005F0BEC"/>
    <w:rsid w:val="00721055"/>
    <w:rsid w:val="007E4EC5"/>
    <w:rsid w:val="008220A2"/>
    <w:rsid w:val="008D2600"/>
    <w:rsid w:val="00906797"/>
    <w:rsid w:val="009C07D6"/>
    <w:rsid w:val="009F18A2"/>
    <w:rsid w:val="009F3BC1"/>
    <w:rsid w:val="009F3FD9"/>
    <w:rsid w:val="00A076D8"/>
    <w:rsid w:val="00A41909"/>
    <w:rsid w:val="00B60390"/>
    <w:rsid w:val="00C029ED"/>
    <w:rsid w:val="00C44A05"/>
    <w:rsid w:val="00C5626E"/>
    <w:rsid w:val="00CA3C73"/>
    <w:rsid w:val="00CC5822"/>
    <w:rsid w:val="00D74301"/>
    <w:rsid w:val="00DC292C"/>
    <w:rsid w:val="00E519FB"/>
    <w:rsid w:val="00E70445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uiPriority w:val="99"/>
    <w:semiHidden/>
    <w:rsid w:val="004F08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4F088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TextnBalon">
    <w:name w:val="Balloon Text"/>
    <w:basedOn w:val="Normal"/>
    <w:link w:val="TextnBalonCaracte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Antet">
    <w:name w:val="header"/>
    <w:basedOn w:val="Normal"/>
    <w:link w:val="Antet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Subsol">
    <w:name w:val="footer"/>
    <w:basedOn w:val="Normal"/>
    <w:link w:val="Subsol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</Words>
  <Characters>352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22</cp:revision>
  <dcterms:created xsi:type="dcterms:W3CDTF">2015-08-20T09:50:00Z</dcterms:created>
  <dcterms:modified xsi:type="dcterms:W3CDTF">2019-08-09T13:36:00Z</dcterms:modified>
</cp:coreProperties>
</file>